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2C507144" w:rsidR="00892390" w:rsidRPr="00470A39" w:rsidRDefault="00892390" w:rsidP="00302558">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470A39">
        <w:rPr>
          <w:b/>
        </w:rPr>
        <w:t>7</w:t>
      </w:r>
      <w:r w:rsidR="008A3E72">
        <w:rPr>
          <w:b/>
        </w:rPr>
        <w:t xml:space="preserve">. </w:t>
      </w:r>
      <w:r w:rsidR="00132C2C">
        <w:rPr>
          <w:b/>
        </w:rPr>
        <w:t>č</w:t>
      </w:r>
      <w:r w:rsidR="008A3E72" w:rsidRPr="008A3E72">
        <w:rPr>
          <w:b/>
        </w:rPr>
        <w:t>ást</w:t>
      </w:r>
      <w:r w:rsidR="00132C2C">
        <w:rPr>
          <w:b/>
        </w:rPr>
        <w:t xml:space="preserve"> -</w:t>
      </w:r>
      <w:r w:rsidRPr="008A3E72">
        <w:rPr>
          <w:b/>
        </w:rPr>
        <w:t xml:space="preserve"> </w:t>
      </w:r>
      <w:r w:rsidRPr="009E2557">
        <w:rPr>
          <w:b/>
        </w:rPr>
        <w:t xml:space="preserve"> </w:t>
      </w:r>
      <w:r w:rsidR="00470A39" w:rsidRPr="00470A39">
        <w:rPr>
          <w:b/>
        </w:rPr>
        <w:t>EKG  12ti kanálový</w:t>
      </w:r>
    </w:p>
    <w:p w14:paraId="71DC36D2" w14:textId="77777777" w:rsidR="00302558" w:rsidRDefault="00302558" w:rsidP="00302558">
      <w:pPr>
        <w:jc w:val="both"/>
      </w:pP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216697C9" w:rsidR="004D4C79" w:rsidRDefault="00470A39" w:rsidP="004D4C79">
      <w:pPr>
        <w:pStyle w:val="Odstavecseseznamem"/>
        <w:numPr>
          <w:ilvl w:val="0"/>
          <w:numId w:val="34"/>
        </w:numPr>
        <w:rPr>
          <w:rFonts w:cs="Tahoma"/>
          <w:b/>
          <w:color w:val="000000"/>
          <w:lang w:eastAsia="cs-CZ"/>
        </w:rPr>
      </w:pPr>
      <w:r>
        <w:rPr>
          <w:rFonts w:cs="Tahoma"/>
          <w:b/>
          <w:color w:val="000000"/>
          <w:lang w:eastAsia="cs-CZ"/>
        </w:rPr>
        <w:t>EKG 12ti kanálový</w:t>
      </w:r>
      <w:r w:rsidR="00302558">
        <w:rPr>
          <w:rFonts w:cs="Tahoma"/>
          <w:b/>
          <w:color w:val="000000"/>
          <w:lang w:eastAsia="cs-CZ"/>
        </w:rPr>
        <w:t xml:space="preserve">  </w:t>
      </w:r>
      <w:r w:rsidR="004D4C79">
        <w:rPr>
          <w:rFonts w:cs="Tahoma"/>
          <w:b/>
          <w:color w:val="000000"/>
          <w:lang w:eastAsia="cs-CZ"/>
        </w:rPr>
        <w:t xml:space="preserve">– </w:t>
      </w:r>
      <w:r w:rsidR="00481AF9">
        <w:rPr>
          <w:rFonts w:cs="Tahoma"/>
          <w:b/>
          <w:color w:val="000000"/>
          <w:lang w:eastAsia="cs-CZ"/>
        </w:rPr>
        <w:t>1</w:t>
      </w:r>
      <w:r w:rsidR="004709A5">
        <w:rPr>
          <w:rFonts w:cs="Tahoma"/>
          <w:b/>
          <w:color w:val="000000"/>
          <w:lang w:eastAsia="cs-CZ"/>
        </w:rPr>
        <w:t xml:space="preserve"> </w:t>
      </w:r>
      <w:r w:rsidR="008A3E72">
        <w:rPr>
          <w:rFonts w:cs="Tahoma"/>
          <w:b/>
          <w:color w:val="000000"/>
          <w:lang w:eastAsia="cs-CZ"/>
        </w:rPr>
        <w:t>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51A5F85D"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ins w:id="0" w:author="Bena Marek" w:date="2019-03-18T20:47:00Z">
        <w:r w:rsidR="002268B0">
          <w:rPr>
            <w:rFonts w:eastAsia="Arial" w:cs="Arial"/>
            <w:color w:val="000000"/>
            <w:kern w:val="1"/>
            <w:lang w:eastAsia="hi-IN" w:bidi="hi-IN"/>
          </w:rPr>
          <w:t>7</w:t>
        </w:r>
      </w:ins>
      <w:bookmarkStart w:id="1" w:name="_GoBack"/>
      <w:bookmarkEnd w:id="1"/>
      <w:del w:id="2" w:author="Bena Marek" w:date="2019-03-18T20:47:00Z">
        <w:r w:rsidRPr="00FA5D96" w:rsidDel="002268B0">
          <w:rPr>
            <w:rFonts w:eastAsia="Arial" w:cs="Arial"/>
            <w:color w:val="000000"/>
            <w:kern w:val="1"/>
            <w:lang w:eastAsia="hi-IN" w:bidi="hi-IN"/>
          </w:rPr>
          <w:delText>1</w:delText>
        </w:r>
      </w:del>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268B0"/>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09A5"/>
    <w:rsid w:val="00470A39"/>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E9118D32-6991-44B3-9E06-6CDEF32F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B8E8E1-66A5-4A75-8DA7-78AF75F39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Pages>
  <Words>1922</Words>
  <Characters>11342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Bena Marek</cp:lastModifiedBy>
  <cp:revision>25</cp:revision>
  <dcterms:created xsi:type="dcterms:W3CDTF">2018-04-23T15:20:00Z</dcterms:created>
  <dcterms:modified xsi:type="dcterms:W3CDTF">2019-03-18T19:47:00Z</dcterms:modified>
</cp:coreProperties>
</file>